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583" w:rsidRPr="00784583" w:rsidRDefault="00784583" w:rsidP="00784583">
      <w:pPr>
        <w:spacing w:after="0" w:line="240" w:lineRule="auto"/>
        <w:rPr>
          <w:ins w:id="0" w:author="Unknown"/>
          <w:rFonts w:ascii="Times New Roman" w:eastAsia="Times New Roman" w:hAnsi="Times New Roman" w:cs="Times New Roman"/>
          <w:sz w:val="24"/>
          <w:szCs w:val="24"/>
        </w:rPr>
      </w:pPr>
      <w:ins w:id="1" w:author="Unknown">
        <w:r w:rsidRPr="00784583">
          <w:rPr>
            <w:rFonts w:ascii="Times New Roman" w:eastAsia="Times New Roman" w:hAnsi="Times New Roman" w:cs="Times New Roman"/>
            <w:b/>
            <w:bCs/>
            <w:sz w:val="48"/>
            <w:szCs w:val="48"/>
          </w:rPr>
          <w:t xml:space="preserve">Frère Jacques </w:t>
        </w:r>
        <w:r w:rsidRPr="00784583">
          <w:rPr>
            <w:rFonts w:ascii="Times New Roman" w:eastAsia="Times New Roman" w:hAnsi="Times New Roman" w:cs="Times New Roman"/>
            <w:sz w:val="24"/>
            <w:szCs w:val="24"/>
          </w:rPr>
          <w:br/>
        </w:r>
      </w:ins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620000" cy="76200"/>
            <wp:effectExtent l="19050" t="0" r="0" b="0"/>
            <wp:docPr id="106" name="Picture 106" descr="http://ingeb.org/Rainbo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 descr="http://ingeb.org/Rainbow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0" cy="7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ins w:id="2" w:author="Unknown">
        <w:r w:rsidRPr="00784583">
          <w:rPr>
            <w:rFonts w:ascii="Times New Roman" w:eastAsia="Times New Roman" w:hAnsi="Times New Roman" w:cs="Times New Roman"/>
            <w:sz w:val="24"/>
            <w:szCs w:val="24"/>
          </w:rPr>
          <w:br/>
        </w:r>
        <w:r w:rsidR="00110F6C" w:rsidRPr="00784583">
          <w:rPr>
            <w:rFonts w:ascii="Times New Roman" w:eastAsia="Times New Roman" w:hAnsi="Times New Roman" w:cs="Times New Roman"/>
            <w:sz w:val="24"/>
            <w:szCs w:val="24"/>
          </w:rPr>
          <w:fldChar w:fldCharType="begin"/>
        </w:r>
        <w:r w:rsidRPr="00784583">
          <w:rPr>
            <w:rFonts w:ascii="Times New Roman" w:eastAsia="Times New Roman" w:hAnsi="Times New Roman" w:cs="Times New Roman"/>
            <w:sz w:val="24"/>
            <w:szCs w:val="24"/>
          </w:rPr>
          <w:instrText xml:space="preserve"> HYPERLINK "http://ingeb.org/Lieder/bruderja.mid" </w:instrText>
        </w:r>
        <w:r w:rsidR="00110F6C" w:rsidRPr="00784583">
          <w:rPr>
            <w:rFonts w:ascii="Times New Roman" w:eastAsia="Times New Roman" w:hAnsi="Times New Roman" w:cs="Times New Roman"/>
            <w:sz w:val="24"/>
            <w:szCs w:val="24"/>
          </w:rPr>
          <w:fldChar w:fldCharType="separate"/>
        </w:r>
        <w:r w:rsidRPr="0078458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Melodie</w:t>
        </w:r>
        <w:r w:rsidR="00110F6C" w:rsidRPr="00784583">
          <w:rPr>
            <w:rFonts w:ascii="Times New Roman" w:eastAsia="Times New Roman" w:hAnsi="Times New Roman" w:cs="Times New Roman"/>
            <w:sz w:val="24"/>
            <w:szCs w:val="24"/>
          </w:rPr>
          <w:fldChar w:fldCharType="end"/>
        </w:r>
        <w:r w:rsidRPr="00784583">
          <w:rPr>
            <w:rFonts w:ascii="Times New Roman" w:eastAsia="Times New Roman" w:hAnsi="Times New Roman" w:cs="Times New Roman"/>
            <w:sz w:val="24"/>
            <w:szCs w:val="24"/>
          </w:rPr>
          <w:t xml:space="preserve"> - </w:t>
        </w:r>
        <w:r w:rsidRPr="00784583">
          <w:rPr>
            <w:rFonts w:ascii="Times New Roman" w:eastAsia="Times New Roman" w:hAnsi="Times New Roman" w:cs="Times New Roman"/>
            <w:i/>
            <w:iCs/>
            <w:sz w:val="24"/>
            <w:szCs w:val="24"/>
          </w:rPr>
          <w:t>Vierstimmiger Kanon</w:t>
        </w:r>
        <w:r w:rsidRPr="00784583">
          <w:rPr>
            <w:rFonts w:ascii="Times New Roman" w:eastAsia="Times New Roman" w:hAnsi="Times New Roman" w:cs="Times New Roman"/>
            <w:sz w:val="24"/>
            <w:szCs w:val="24"/>
          </w:rPr>
          <w:br/>
        </w:r>
      </w:ins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620000" cy="76200"/>
            <wp:effectExtent l="19050" t="0" r="0" b="0"/>
            <wp:docPr id="107" name="Picture 107" descr="http://ingeb.org/Rainbo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 descr="http://ingeb.org/Rainbow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0" cy="7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361"/>
        <w:gridCol w:w="664"/>
        <w:gridCol w:w="4425"/>
      </w:tblGrid>
      <w:tr w:rsidR="00784583" w:rsidRPr="00784583" w:rsidTr="00784583">
        <w:trPr>
          <w:tblCellSpacing w:w="15" w:type="dxa"/>
          <w:jc w:val="center"/>
        </w:trPr>
        <w:tc>
          <w:tcPr>
            <w:tcW w:w="0" w:type="auto"/>
            <w:noWrap/>
            <w:hideMark/>
          </w:tcPr>
          <w:p w:rsidR="00784583" w:rsidRPr="00784583" w:rsidRDefault="00784583" w:rsidP="00784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5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Afrikaans</w:t>
            </w:r>
          </w:p>
          <w:p w:rsidR="00784583" w:rsidRPr="00784583" w:rsidRDefault="00784583" w:rsidP="0078458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t>Vader Jakob, Vader Jakob</w:t>
            </w: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Slaap jy nog, slaap jy nog?</w:t>
            </w: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|: Hoor hoe lui die kerkklok, :|</w:t>
            </w: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Ding dong dell, ding dong dell.</w:t>
            </w:r>
          </w:p>
          <w:p w:rsidR="00784583" w:rsidRPr="00784583" w:rsidRDefault="00784583" w:rsidP="00784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5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Albanian</w:t>
            </w:r>
          </w:p>
          <w:p w:rsidR="00784583" w:rsidRPr="00784583" w:rsidRDefault="00784583" w:rsidP="0078458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t>Arbër vlla-e, Arbër vlla-e</w:t>
            </w: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 po flen, a po flen?</w:t>
            </w: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|: Kumbona ka ra-e :|</w:t>
            </w: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|: Ding dang dong :|</w:t>
            </w:r>
          </w:p>
          <w:p w:rsidR="00784583" w:rsidRPr="00784583" w:rsidRDefault="00784583" w:rsidP="00784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5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Argentinian</w:t>
            </w:r>
          </w:p>
          <w:p w:rsidR="00784583" w:rsidRPr="00784583" w:rsidRDefault="00784583" w:rsidP="0078458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t>Fray Santiago, Fray Santiago,</w:t>
            </w: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żDuermes ya, duermes ya?</w:t>
            </w: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|: Suenan las campanas, :|</w:t>
            </w: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Din, don, dan; din, don, dan.</w:t>
            </w:r>
          </w:p>
          <w:p w:rsidR="00784583" w:rsidRPr="00784583" w:rsidRDefault="00784583" w:rsidP="00784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5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Berber</w:t>
            </w:r>
          </w:p>
          <w:p w:rsidR="00784583" w:rsidRPr="00784583" w:rsidRDefault="00784583" w:rsidP="0078458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t>Khou ya Hassan, khou ya Hassan,</w:t>
            </w: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Naas mezian, naas mezian ?</w:t>
            </w: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Fiksbah bakri, fiksbah bakri</w:t>
            </w: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Khalik men lemsah, khalik men lemsah.</w:t>
            </w:r>
          </w:p>
          <w:p w:rsidR="00784583" w:rsidRPr="00784583" w:rsidRDefault="00784583" w:rsidP="00784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5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Chinese</w:t>
            </w:r>
          </w:p>
          <w:p w:rsidR="00784583" w:rsidRPr="00784583" w:rsidRDefault="00784583" w:rsidP="0078458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247900" cy="762000"/>
                  <wp:effectExtent l="19050" t="0" r="0" b="0"/>
                  <wp:docPr id="108" name="Picture 108" descr="http://ingeb.org/images/twotig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" descr="http://ingeb.org/images/twotig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7900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Liang zhi lao hu, liangzhi lao hu,</w:t>
            </w: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pao de kuai, pao de kuai.</w:t>
            </w: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Yi zhi meiyou yanjing, vi zhi meiyou weiba.</w:t>
            </w: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zhen qiguai! zhen qiguai!</w:t>
            </w: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845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Two tigers, two tigers,</w:t>
            </w:r>
            <w:r w:rsidRPr="007845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br/>
              <w:t>run fast, run fast.</w:t>
            </w:r>
            <w:r w:rsidRPr="007845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br/>
              <w:t>One has no tail, one has no ears.</w:t>
            </w:r>
            <w:r w:rsidRPr="007845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br/>
              <w:t>So strange. So strange.</w:t>
            </w:r>
          </w:p>
          <w:p w:rsidR="00784583" w:rsidRPr="00784583" w:rsidRDefault="00784583" w:rsidP="00784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5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Creole (Haïtian)</w:t>
            </w:r>
          </w:p>
          <w:p w:rsidR="00784583" w:rsidRPr="00784583" w:rsidRDefault="00784583" w:rsidP="0078458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  Tonton Bouki, Tonton Bouki,</w:t>
            </w: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  Ou ap dòmi? Ou ap dòmi?</w:t>
            </w: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|: Lévé pou bat tanbou-a :| </w:t>
            </w: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  Ding ding dong ! Ding ding dong !</w:t>
            </w: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|: Kili kili an poù al nan cinéma :|</w:t>
            </w:r>
          </w:p>
          <w:p w:rsidR="00784583" w:rsidRPr="00784583" w:rsidRDefault="00784583" w:rsidP="00784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5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Croatian</w:t>
            </w:r>
          </w:p>
          <w:p w:rsidR="00784583" w:rsidRPr="00784583" w:rsidRDefault="00784583" w:rsidP="0078458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t>Bratec Martin, Bratec Martin</w:t>
            </w: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Kaj još spiš, Kaj još spiš?</w:t>
            </w: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Več ti ura tuče, Več ti ura tuče.</w:t>
            </w: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Bim, bam, bom, Bim, bam, bom</w:t>
            </w:r>
          </w:p>
          <w:p w:rsidR="00784583" w:rsidRPr="00784583" w:rsidRDefault="00784583" w:rsidP="00784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5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Czech</w:t>
            </w:r>
          </w:p>
          <w:p w:rsidR="00784583" w:rsidRPr="00784583" w:rsidRDefault="00784583" w:rsidP="0078458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t>Bratře Kubo, Bratře Kubo,</w:t>
            </w: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Ještě spíš, ještě spíš ?</w:t>
            </w: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Venku slunce zárí, ty jsi na polštáři,</w:t>
            </w: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vstávej již, vstávej již.</w:t>
            </w:r>
          </w:p>
          <w:p w:rsidR="00784583" w:rsidRPr="00784583" w:rsidRDefault="00784583" w:rsidP="00784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5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Danish</w:t>
            </w:r>
          </w:p>
          <w:p w:rsidR="00784583" w:rsidRPr="00784583" w:rsidRDefault="00784583" w:rsidP="0078458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t>Mester Jakob, Mester Jakob,</w:t>
            </w: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Sover du? Sover du?</w:t>
            </w: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|:Hører du ej klokken? :|</w:t>
            </w: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Bim, bam, bum, bim, bam, bum.</w:t>
            </w:r>
          </w:p>
          <w:p w:rsidR="00784583" w:rsidRPr="00784583" w:rsidRDefault="00784583" w:rsidP="00784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5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Dutch</w:t>
            </w:r>
          </w:p>
          <w:p w:rsidR="00784583" w:rsidRPr="00784583" w:rsidRDefault="00784583" w:rsidP="0078458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t>Vader Jacob, Vader Jacob</w:t>
            </w: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Slaapt gij nog, slaapt gij nog</w:t>
            </w: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|: Alle klokken luiden :|</w:t>
            </w: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Bim, bam, bom, bim, bam, bom.</w:t>
            </w:r>
          </w:p>
          <w:p w:rsidR="00784583" w:rsidRPr="00784583" w:rsidRDefault="00784583" w:rsidP="00784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5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English</w:t>
            </w:r>
          </w:p>
          <w:p w:rsidR="00784583" w:rsidRPr="00784583" w:rsidRDefault="00784583" w:rsidP="0078458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t>Are you sleeping, are you sleeping,</w:t>
            </w: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Brother John, brother John,</w:t>
            </w: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|: Morning Bells are ringing, :|</w:t>
            </w: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Ding ding dong, ding ding dong.</w:t>
            </w:r>
          </w:p>
          <w:p w:rsidR="00784583" w:rsidRPr="00784583" w:rsidRDefault="00784583" w:rsidP="00784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5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Ethiopian (Amharic)</w:t>
            </w:r>
          </w:p>
          <w:p w:rsidR="00784583" w:rsidRPr="00784583" w:rsidRDefault="00784583" w:rsidP="0078458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095500" cy="866775"/>
                  <wp:effectExtent l="0" t="0" r="0" b="0"/>
                  <wp:docPr id="109" name="Picture 109" descr="http://ingeb.org/images/amhari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" descr="http://ingeb.org/images/amhari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0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84583" w:rsidRPr="00784583" w:rsidRDefault="00784583" w:rsidP="00784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5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Finnish</w:t>
            </w:r>
          </w:p>
          <w:p w:rsidR="00784583" w:rsidRPr="00784583" w:rsidRDefault="00784583" w:rsidP="0078458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t>Jaakko kulta Jaakko kulta</w:t>
            </w: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Herää jo herää jo</w:t>
            </w: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Kellojasi soita kellojasi soita</w:t>
            </w: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Piu pau pou piu pau pou.</w:t>
            </w:r>
          </w:p>
          <w:p w:rsidR="00784583" w:rsidRPr="00784583" w:rsidRDefault="00784583" w:rsidP="00784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5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Flemish</w:t>
            </w:r>
          </w:p>
          <w:p w:rsidR="00784583" w:rsidRPr="00784583" w:rsidRDefault="00784583" w:rsidP="0078458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t>Broeder Jacob, Broeder Jacob</w:t>
            </w: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Slaapt gij nog, slaapt gij nog</w:t>
            </w: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|: Hoor de klokken luiden :|</w:t>
            </w: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Bim, bam, bom, bim, bam, bom.</w:t>
            </w:r>
          </w:p>
          <w:p w:rsidR="00784583" w:rsidRPr="00784583" w:rsidRDefault="00784583" w:rsidP="00784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5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French</w:t>
            </w:r>
          </w:p>
          <w:p w:rsidR="00784583" w:rsidRPr="00784583" w:rsidRDefault="00784583" w:rsidP="0078458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t>Frère Jacques, Frère Jacques</w:t>
            </w: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Dormez-vous, dormez-vous?</w:t>
            </w: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|: Sonnez les matines, :|</w:t>
            </w: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Ding ding dong, ding ding dong.</w:t>
            </w:r>
          </w:p>
          <w:p w:rsidR="00784583" w:rsidRPr="00784583" w:rsidRDefault="00784583" w:rsidP="00784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5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German</w:t>
            </w:r>
          </w:p>
          <w:p w:rsidR="00784583" w:rsidRPr="00784583" w:rsidRDefault="00784583" w:rsidP="0078458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t>Bruder Jakob, Bruder Jakob,</w:t>
            </w: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Schläfst du noch? Schläfst du noch?</w:t>
            </w: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|: Hörst du nicht die Glocken? :|</w:t>
            </w: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Ding dang dong, ding dang dong.</w:t>
            </w:r>
          </w:p>
          <w:p w:rsidR="00784583" w:rsidRPr="00784583" w:rsidRDefault="00784583" w:rsidP="00784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5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Greenlandic</w:t>
            </w:r>
          </w:p>
          <w:p w:rsidR="00784583" w:rsidRPr="00784583" w:rsidRDefault="00784583" w:rsidP="0078458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t>Piitaq uumaa, Piitaq uumaa</w:t>
            </w: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makigit, makigit,</w:t>
            </w: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sianerpaluppoq, sianerpaluppoq</w:t>
            </w: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arfineq, arfineq.</w:t>
            </w:r>
          </w:p>
          <w:p w:rsidR="00784583" w:rsidRPr="00784583" w:rsidRDefault="00784583" w:rsidP="00784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5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Hebrew</w:t>
            </w:r>
          </w:p>
          <w:p w:rsidR="00784583" w:rsidRPr="00784583" w:rsidRDefault="00784583" w:rsidP="0078458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t>Achinu Jaacov, Achinu Jaacov</w:t>
            </w: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al tischaan, al tischaan</w:t>
            </w: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|: hapa-amon melzalzäl, :|</w:t>
            </w: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ding dang dong, ding dang dong.</w:t>
            </w:r>
          </w:p>
          <w:p w:rsidR="00784583" w:rsidRPr="00784583" w:rsidRDefault="00784583" w:rsidP="00784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5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Hungarian</w:t>
            </w:r>
          </w:p>
          <w:p w:rsidR="00784583" w:rsidRPr="00784583" w:rsidRDefault="00784583" w:rsidP="0078458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t>János bácsi, János bácsi</w:t>
            </w: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Keljen fel, keljen fel</w:t>
            </w: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|: Szólnak a harangok :|</w:t>
            </w: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Bim, bam, bom, bim, bam, bom</w:t>
            </w:r>
          </w:p>
          <w:p w:rsidR="00784583" w:rsidRPr="00784583" w:rsidRDefault="00784583" w:rsidP="00784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5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Icelandic</w:t>
            </w:r>
          </w:p>
          <w:p w:rsidR="00784583" w:rsidRPr="00784583" w:rsidRDefault="00784583" w:rsidP="00784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t>Meistari Jakob, meistari Jakob,</w:t>
            </w: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sefur pú, sefur pú?</w:t>
            </w: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|: Hvað slær klukkan? :|</w:t>
            </w: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Hún slær prjú, hún slær prjú</w:t>
            </w:r>
          </w:p>
        </w:tc>
        <w:tc>
          <w:tcPr>
            <w:tcW w:w="750" w:type="dxa"/>
            <w:vAlign w:val="center"/>
            <w:hideMark/>
          </w:tcPr>
          <w:p w:rsidR="00784583" w:rsidRPr="00784583" w:rsidRDefault="00784583" w:rsidP="00784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  </w:t>
            </w:r>
          </w:p>
        </w:tc>
        <w:tc>
          <w:tcPr>
            <w:tcW w:w="0" w:type="auto"/>
            <w:noWrap/>
            <w:hideMark/>
          </w:tcPr>
          <w:p w:rsidR="00784583" w:rsidRPr="00784583" w:rsidRDefault="00784583" w:rsidP="00784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84583" w:rsidRPr="00784583" w:rsidRDefault="00784583" w:rsidP="00784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5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Indonesian</w:t>
            </w:r>
          </w:p>
          <w:p w:rsidR="00784583" w:rsidRPr="00784583" w:rsidRDefault="00784583" w:rsidP="0078458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t>Bapak Jakob, Bapak Jakob,</w:t>
            </w: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Masih tidur? Masih tidur?</w:t>
            </w: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|: Dengar lonceng bunji :|</w:t>
            </w: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Bim, bam, bum, bim, bam, bum.</w:t>
            </w:r>
          </w:p>
          <w:p w:rsidR="00784583" w:rsidRPr="00784583" w:rsidRDefault="00784583" w:rsidP="00784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5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Italian</w:t>
            </w:r>
          </w:p>
          <w:p w:rsidR="00784583" w:rsidRPr="00784583" w:rsidRDefault="00784583" w:rsidP="0078458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t>Frà Martino, campanaro</w:t>
            </w: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dormi tu? dormi tu?</w:t>
            </w: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|: Suona le campane! :|</w:t>
            </w: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Din don dan, din don dan.</w:t>
            </w:r>
          </w:p>
          <w:p w:rsidR="00784583" w:rsidRPr="00784583" w:rsidRDefault="00784583" w:rsidP="00784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5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Japanese</w:t>
            </w:r>
          </w:p>
          <w:p w:rsidR="00784583" w:rsidRPr="00784583" w:rsidRDefault="00784583" w:rsidP="0078458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114550" cy="800100"/>
                  <wp:effectExtent l="19050" t="0" r="0" b="0"/>
                  <wp:docPr id="110" name="Picture 110" descr="http://ingeb.org/images/frereJ_J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" descr="http://ingeb.org/images/frereJ_J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4550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Nemui mo, nemui mo,</w:t>
            </w: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Okinasai, okinasai,</w:t>
            </w: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Asa no kane ga, natte iru yo,</w:t>
            </w: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Kin kon kan, kin kon kan.</w:t>
            </w:r>
          </w:p>
          <w:p w:rsidR="00784583" w:rsidRPr="00784583" w:rsidRDefault="00784583" w:rsidP="00784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5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Latin</w:t>
            </w:r>
          </w:p>
          <w:p w:rsidR="00784583" w:rsidRPr="00784583" w:rsidRDefault="00784583" w:rsidP="0078458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t>Quare dormis, o Iacobe,</w:t>
            </w: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Etiam nunc, etiam nunc?</w:t>
            </w: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|: Resonant campanae, :|</w:t>
            </w: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Din din dan, din din dan.</w:t>
            </w: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Ô Iacôbe, frâter piger,</w:t>
            </w: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dormîsne? dormîsne?</w:t>
            </w: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|: Tinnî Mâtûtînum! :|</w:t>
            </w: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Tin tin tan, tin, tin, tan.</w:t>
            </w:r>
          </w:p>
          <w:p w:rsidR="00784583" w:rsidRPr="00784583" w:rsidRDefault="00784583" w:rsidP="00784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5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Norwegian</w:t>
            </w:r>
          </w:p>
          <w:p w:rsidR="00784583" w:rsidRPr="00784583" w:rsidRDefault="00784583" w:rsidP="0078458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t>Fader Jakob, fader Jakob</w:t>
            </w: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Sover du? Sover du?</w:t>
            </w: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|: Hører du ei klokken? :|</w:t>
            </w: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Bim bam bom, bim bam bom</w:t>
            </w:r>
          </w:p>
          <w:p w:rsidR="00784583" w:rsidRPr="00784583" w:rsidRDefault="00784583" w:rsidP="00784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5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Polish</w:t>
            </w:r>
          </w:p>
          <w:p w:rsidR="00784583" w:rsidRPr="00784583" w:rsidRDefault="00784583" w:rsidP="0078458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t>Panie Janie! Panie Janie!</w:t>
            </w: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Rano wstań! Rano wstań!</w:t>
            </w: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|: Wszystkie dźwony biją :|</w:t>
            </w: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Bim, bam, bum, bim, bam, bum.</w:t>
            </w:r>
          </w:p>
          <w:p w:rsidR="00784583" w:rsidRPr="00784583" w:rsidRDefault="00784583" w:rsidP="00784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5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Portugese</w:t>
            </w:r>
          </w:p>
          <w:p w:rsidR="00784583" w:rsidRPr="00784583" w:rsidRDefault="00784583" w:rsidP="0078458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t>Por que dormes, irmãozinho?</w:t>
            </w: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Vem brincar, vem brincar!</w:t>
            </w: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Ouve o sininho, longe crepitando</w:t>
            </w: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Din din don, din din don</w:t>
            </w: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Irmaj Jorge, irmaj Jorge,</w:t>
            </w: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dorme tu, dorme tu?</w:t>
            </w: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Ja' soam ossinos, ja' soam ossinos.</w:t>
            </w: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Ding dang dong, ding dang dong.</w:t>
            </w:r>
          </w:p>
          <w:p w:rsidR="00784583" w:rsidRPr="00784583" w:rsidRDefault="00784583" w:rsidP="00784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5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Romanian</w:t>
            </w:r>
          </w:p>
          <w:p w:rsidR="00784583" w:rsidRPr="00784583" w:rsidRDefault="00784583" w:rsidP="0078458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t>Frate Ioane, Frate Ioane</w:t>
            </w: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Oare dormi tu, oare dormi tu?</w:t>
            </w: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|: Suna clopotelul :|</w:t>
            </w: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Ding dang dong, ding dang dong.</w:t>
            </w: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Tu dormi inca, tu dormi inca,</w:t>
            </w: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frate íon, frate íon?</w:t>
            </w: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Clopotelul suna, clopotelul suna.</w:t>
            </w: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Clinc clinc clinc, clinc clinc clinc.</w:t>
            </w:r>
          </w:p>
          <w:p w:rsidR="00784583" w:rsidRPr="00784583" w:rsidRDefault="00784583" w:rsidP="00784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5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Russian</w:t>
            </w:r>
          </w:p>
          <w:p w:rsidR="00784583" w:rsidRPr="00784583" w:rsidRDefault="00784583" w:rsidP="0078458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743200" cy="771525"/>
                  <wp:effectExtent l="19050" t="0" r="0" b="0"/>
                  <wp:docPr id="111" name="Picture 111" descr="http://ingeb.org/images/frereJ_RU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" descr="http://ingeb.org/images/frereJ_RU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0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84583" w:rsidRPr="00784583" w:rsidRDefault="00784583" w:rsidP="00784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5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Spanish</w:t>
            </w:r>
          </w:p>
          <w:p w:rsidR="00784583" w:rsidRPr="00784583" w:rsidRDefault="00784583" w:rsidP="0078458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t>Martinillo, martinillo</w:t>
            </w: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Donde esta, donde esta</w:t>
            </w: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|: Toca la campana, :|</w:t>
            </w: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Din, don , dan, din, don, dan</w:t>
            </w:r>
          </w:p>
          <w:p w:rsidR="00784583" w:rsidRPr="00784583" w:rsidRDefault="00784583" w:rsidP="00784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5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Swahili</w:t>
            </w:r>
          </w:p>
          <w:p w:rsidR="00784583" w:rsidRPr="00784583" w:rsidRDefault="00784583" w:rsidP="0078458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t>Eh Yakobo, Eh Yakobo,</w:t>
            </w: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Walala? Walala?</w:t>
            </w: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|: Amka twende shule :| </w:t>
            </w: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Haya njoo, Haya njoo.</w:t>
            </w:r>
          </w:p>
          <w:p w:rsidR="00784583" w:rsidRPr="00784583" w:rsidRDefault="00784583" w:rsidP="00784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5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Swedish</w:t>
            </w:r>
          </w:p>
          <w:p w:rsidR="00784583" w:rsidRPr="00784583" w:rsidRDefault="00784583" w:rsidP="0078458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Broder Jakob, broder Jakob</w:t>
            </w: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sover du, sover du?</w:t>
            </w: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|: Hör du inte klockan :|</w:t>
            </w: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|: Ding ding dong :|</w:t>
            </w: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Broder Jacob, broder Jacob</w:t>
            </w: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sover du, sover du?</w:t>
            </w: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|: Väckarklockan ringer, :|</w:t>
            </w: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Ding dang dong, ding dang dong.</w:t>
            </w:r>
          </w:p>
          <w:p w:rsidR="00784583" w:rsidRPr="00784583" w:rsidRDefault="00784583" w:rsidP="00784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5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Schwyzertütsch</w:t>
            </w:r>
          </w:p>
          <w:p w:rsidR="00784583" w:rsidRPr="00784583" w:rsidRDefault="00784583" w:rsidP="0078458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t>S'Vreni schnaaget, s'Vreni schnaaget</w:t>
            </w: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S'Bärgli uuf, s'Bärgli uuf</w:t>
            </w: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|: Äne wider aabe :|</w:t>
            </w: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|: Uf em Buuch! :|</w:t>
            </w: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schnaaget = auf allen Vieren</w:t>
            </w: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Äne = auf der andern Seite</w:t>
            </w: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aabe=hinab</w:t>
            </w: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Uf em Buuch = Auf dem Bauch!</w:t>
            </w:r>
          </w:p>
          <w:p w:rsidR="00784583" w:rsidRPr="00784583" w:rsidRDefault="00784583" w:rsidP="00784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5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Thai</w:t>
            </w:r>
          </w:p>
          <w:p w:rsidR="00784583" w:rsidRPr="00784583" w:rsidRDefault="00784583" w:rsidP="0078458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t>Puak tur yu nai, puak tur yu nai,</w:t>
            </w: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yu nai camp, yu nai camp?</w:t>
            </w: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|:Tam mai mai ma sanuk kan, :|</w:t>
            </w: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Din dan don, din dan don. </w:t>
            </w:r>
          </w:p>
          <w:p w:rsidR="00784583" w:rsidRPr="00784583" w:rsidRDefault="00784583" w:rsidP="00784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5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Turkish</w:t>
            </w:r>
          </w:p>
          <w:p w:rsidR="00784583" w:rsidRPr="00784583" w:rsidRDefault="00784583" w:rsidP="0078458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t>Uyuyor mursun, uyuyor mursun,</w:t>
            </w: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kordes John, kordes John?</w:t>
            </w: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|: Sabah Çanlari Çaliyor, :|</w:t>
            </w: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Ding dang dong, ding dang dong.</w:t>
            </w:r>
          </w:p>
          <w:p w:rsidR="00784583" w:rsidRPr="00784583" w:rsidRDefault="00784583" w:rsidP="00784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5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Vietnamese</w:t>
            </w:r>
          </w:p>
          <w:p w:rsidR="00784583" w:rsidRPr="00784583" w:rsidRDefault="00784583" w:rsidP="0078458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t>Kià con buom vàng, kià con buom vàng,</w:t>
            </w: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xoe doi cành, xoe doi cành?</w:t>
            </w: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|: Buom buom bay tren cao vong, :|</w:t>
            </w: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Ra mà xem, ra mà xem.</w:t>
            </w:r>
            <w:r w:rsidRPr="007845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</w:tbl>
    <w:p w:rsidR="00784583" w:rsidRPr="00784583" w:rsidRDefault="00784583" w:rsidP="00784583">
      <w:pPr>
        <w:spacing w:after="0" w:line="240" w:lineRule="auto"/>
        <w:jc w:val="center"/>
        <w:rPr>
          <w:ins w:id="3" w:author="Unknown"/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"/>
      </w:tblGrid>
      <w:tr w:rsidR="00784583" w:rsidRPr="00784583" w:rsidTr="00784583">
        <w:trPr>
          <w:tblCellSpacing w:w="15" w:type="dxa"/>
          <w:jc w:val="center"/>
        </w:trPr>
        <w:tc>
          <w:tcPr>
            <w:tcW w:w="0" w:type="auto"/>
            <w:noWrap/>
            <w:hideMark/>
          </w:tcPr>
          <w:p w:rsidR="00784583" w:rsidRPr="00784583" w:rsidRDefault="00784583" w:rsidP="00784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84583" w:rsidRPr="00784583" w:rsidRDefault="00784583" w:rsidP="00784583">
      <w:pPr>
        <w:spacing w:before="100" w:beforeAutospacing="1" w:after="100" w:afterAutospacing="1" w:line="240" w:lineRule="auto"/>
        <w:jc w:val="center"/>
        <w:rPr>
          <w:ins w:id="4" w:author="Unknown"/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620000" cy="76200"/>
            <wp:effectExtent l="19050" t="0" r="0" b="0"/>
            <wp:docPr id="112" name="Picture 112" descr="http://ingeb.org/Rainbo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http://ingeb.org/Rainbow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0" cy="7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ins w:id="5" w:author="Unknown">
        <w:r w:rsidRPr="00784583">
          <w:rPr>
            <w:rFonts w:ascii="Times New Roman" w:eastAsia="Times New Roman" w:hAnsi="Times New Roman" w:cs="Times New Roman"/>
            <w:sz w:val="24"/>
            <w:szCs w:val="24"/>
          </w:rPr>
          <w:t xml:space="preserve">| </w:t>
        </w:r>
        <w:r w:rsidR="00110F6C" w:rsidRPr="00784583">
          <w:rPr>
            <w:rFonts w:ascii="Times New Roman" w:eastAsia="Times New Roman" w:hAnsi="Times New Roman" w:cs="Times New Roman"/>
            <w:sz w:val="24"/>
            <w:szCs w:val="24"/>
          </w:rPr>
          <w:fldChar w:fldCharType="begin"/>
        </w:r>
        <w:r w:rsidRPr="00784583">
          <w:rPr>
            <w:rFonts w:ascii="Times New Roman" w:eastAsia="Times New Roman" w:hAnsi="Times New Roman" w:cs="Times New Roman"/>
            <w:sz w:val="24"/>
            <w:szCs w:val="24"/>
          </w:rPr>
          <w:instrText xml:space="preserve"> HYPERLINK "http://ingeb.org/Volksong.html" </w:instrText>
        </w:r>
        <w:r w:rsidR="00110F6C" w:rsidRPr="00784583">
          <w:rPr>
            <w:rFonts w:ascii="Times New Roman" w:eastAsia="Times New Roman" w:hAnsi="Times New Roman" w:cs="Times New Roman"/>
            <w:sz w:val="24"/>
            <w:szCs w:val="24"/>
          </w:rPr>
          <w:fldChar w:fldCharType="separate"/>
        </w:r>
        <w:r w:rsidRPr="0078458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Deutsche Volkslieder</w:t>
        </w:r>
        <w:r w:rsidR="00110F6C" w:rsidRPr="00784583">
          <w:rPr>
            <w:rFonts w:ascii="Times New Roman" w:eastAsia="Times New Roman" w:hAnsi="Times New Roman" w:cs="Times New Roman"/>
            <w:sz w:val="24"/>
            <w:szCs w:val="24"/>
          </w:rPr>
          <w:fldChar w:fldCharType="end"/>
        </w:r>
        <w:r w:rsidRPr="00784583">
          <w:rPr>
            <w:rFonts w:ascii="Times New Roman" w:eastAsia="Times New Roman" w:hAnsi="Times New Roman" w:cs="Times New Roman"/>
            <w:sz w:val="24"/>
            <w:szCs w:val="24"/>
          </w:rPr>
          <w:t xml:space="preserve"> | </w:t>
        </w:r>
        <w:r w:rsidR="00110F6C" w:rsidRPr="00784583">
          <w:rPr>
            <w:rFonts w:ascii="Times New Roman" w:eastAsia="Times New Roman" w:hAnsi="Times New Roman" w:cs="Times New Roman"/>
            <w:sz w:val="24"/>
            <w:szCs w:val="24"/>
          </w:rPr>
          <w:fldChar w:fldCharType="begin"/>
        </w:r>
        <w:r w:rsidRPr="00784583">
          <w:rPr>
            <w:rFonts w:ascii="Times New Roman" w:eastAsia="Times New Roman" w:hAnsi="Times New Roman" w:cs="Times New Roman"/>
            <w:sz w:val="24"/>
            <w:szCs w:val="24"/>
          </w:rPr>
          <w:instrText xml:space="preserve"> HYPERLINK "http://ingeb.org/NameList.html" </w:instrText>
        </w:r>
        <w:r w:rsidR="00110F6C" w:rsidRPr="00784583">
          <w:rPr>
            <w:rFonts w:ascii="Times New Roman" w:eastAsia="Times New Roman" w:hAnsi="Times New Roman" w:cs="Times New Roman"/>
            <w:sz w:val="24"/>
            <w:szCs w:val="24"/>
          </w:rPr>
          <w:fldChar w:fldCharType="separate"/>
        </w:r>
        <w:r w:rsidRPr="0078458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Ahnenforschung</w:t>
        </w:r>
        <w:r w:rsidR="00110F6C" w:rsidRPr="00784583">
          <w:rPr>
            <w:rFonts w:ascii="Times New Roman" w:eastAsia="Times New Roman" w:hAnsi="Times New Roman" w:cs="Times New Roman"/>
            <w:sz w:val="24"/>
            <w:szCs w:val="24"/>
          </w:rPr>
          <w:fldChar w:fldCharType="end"/>
        </w:r>
        <w:r w:rsidRPr="00784583">
          <w:rPr>
            <w:rFonts w:ascii="Times New Roman" w:eastAsia="Times New Roman" w:hAnsi="Times New Roman" w:cs="Times New Roman"/>
            <w:sz w:val="24"/>
            <w:szCs w:val="24"/>
          </w:rPr>
          <w:t xml:space="preserve"> | </w:t>
        </w:r>
        <w:r w:rsidR="00110F6C" w:rsidRPr="00784583">
          <w:rPr>
            <w:rFonts w:ascii="Times New Roman" w:eastAsia="Times New Roman" w:hAnsi="Times New Roman" w:cs="Times New Roman"/>
            <w:sz w:val="24"/>
            <w:szCs w:val="24"/>
          </w:rPr>
          <w:fldChar w:fldCharType="begin"/>
        </w:r>
        <w:r w:rsidRPr="00784583">
          <w:rPr>
            <w:rFonts w:ascii="Times New Roman" w:eastAsia="Times New Roman" w:hAnsi="Times New Roman" w:cs="Times New Roman"/>
            <w:sz w:val="24"/>
            <w:szCs w:val="24"/>
          </w:rPr>
          <w:instrText xml:space="preserve"> HYPERLINK "http://ingeb.org/Beschrib.html" </w:instrText>
        </w:r>
        <w:r w:rsidR="00110F6C" w:rsidRPr="00784583">
          <w:rPr>
            <w:rFonts w:ascii="Times New Roman" w:eastAsia="Times New Roman" w:hAnsi="Times New Roman" w:cs="Times New Roman"/>
            <w:sz w:val="24"/>
            <w:szCs w:val="24"/>
          </w:rPr>
          <w:fldChar w:fldCharType="separate"/>
        </w:r>
        <w:r w:rsidRPr="0078458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Ferienaufenthalt</w:t>
        </w:r>
        <w:r w:rsidR="00110F6C" w:rsidRPr="00784583">
          <w:rPr>
            <w:rFonts w:ascii="Times New Roman" w:eastAsia="Times New Roman" w:hAnsi="Times New Roman" w:cs="Times New Roman"/>
            <w:sz w:val="24"/>
            <w:szCs w:val="24"/>
          </w:rPr>
          <w:fldChar w:fldCharType="end"/>
        </w:r>
        <w:r w:rsidRPr="00784583">
          <w:rPr>
            <w:rFonts w:ascii="Times New Roman" w:eastAsia="Times New Roman" w:hAnsi="Times New Roman" w:cs="Times New Roman"/>
            <w:sz w:val="24"/>
            <w:szCs w:val="24"/>
          </w:rPr>
          <w:t xml:space="preserve"> | </w:t>
        </w:r>
        <w:r w:rsidR="00110F6C" w:rsidRPr="00784583">
          <w:rPr>
            <w:rFonts w:ascii="Times New Roman" w:eastAsia="Times New Roman" w:hAnsi="Times New Roman" w:cs="Times New Roman"/>
            <w:sz w:val="24"/>
            <w:szCs w:val="24"/>
          </w:rPr>
          <w:fldChar w:fldCharType="begin"/>
        </w:r>
        <w:r w:rsidRPr="00784583">
          <w:rPr>
            <w:rFonts w:ascii="Times New Roman" w:eastAsia="Times New Roman" w:hAnsi="Times New Roman" w:cs="Times New Roman"/>
            <w:sz w:val="24"/>
            <w:szCs w:val="24"/>
          </w:rPr>
          <w:instrText xml:space="preserve"> HYPERLINK "http://ingeb.org/folksong.html" </w:instrText>
        </w:r>
        <w:r w:rsidR="00110F6C" w:rsidRPr="00784583">
          <w:rPr>
            <w:rFonts w:ascii="Times New Roman" w:eastAsia="Times New Roman" w:hAnsi="Times New Roman" w:cs="Times New Roman"/>
            <w:sz w:val="24"/>
            <w:szCs w:val="24"/>
          </w:rPr>
          <w:fldChar w:fldCharType="separate"/>
        </w:r>
        <w:r w:rsidRPr="0078458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Folksongs</w:t>
        </w:r>
        <w:r w:rsidR="00110F6C" w:rsidRPr="00784583">
          <w:rPr>
            <w:rFonts w:ascii="Times New Roman" w:eastAsia="Times New Roman" w:hAnsi="Times New Roman" w:cs="Times New Roman"/>
            <w:sz w:val="24"/>
            <w:szCs w:val="24"/>
          </w:rPr>
          <w:fldChar w:fldCharType="end"/>
        </w:r>
        <w:r w:rsidRPr="00784583">
          <w:rPr>
            <w:rFonts w:ascii="Times New Roman" w:eastAsia="Times New Roman" w:hAnsi="Times New Roman" w:cs="Times New Roman"/>
            <w:sz w:val="24"/>
            <w:szCs w:val="24"/>
          </w:rPr>
          <w:t xml:space="preserve"> | </w:t>
        </w:r>
        <w:r w:rsidR="00110F6C" w:rsidRPr="00784583">
          <w:rPr>
            <w:rFonts w:ascii="Times New Roman" w:eastAsia="Times New Roman" w:hAnsi="Times New Roman" w:cs="Times New Roman"/>
            <w:sz w:val="24"/>
            <w:szCs w:val="24"/>
          </w:rPr>
          <w:fldChar w:fldCharType="begin"/>
        </w:r>
        <w:r w:rsidRPr="00784583">
          <w:rPr>
            <w:rFonts w:ascii="Times New Roman" w:eastAsia="Times New Roman" w:hAnsi="Times New Roman" w:cs="Times New Roman"/>
            <w:sz w:val="24"/>
            <w:szCs w:val="24"/>
          </w:rPr>
          <w:instrText xml:space="preserve"> HYPERLINK "http://ingeb.org/spiritua.html" </w:instrText>
        </w:r>
        <w:r w:rsidR="00110F6C" w:rsidRPr="00784583">
          <w:rPr>
            <w:rFonts w:ascii="Times New Roman" w:eastAsia="Times New Roman" w:hAnsi="Times New Roman" w:cs="Times New Roman"/>
            <w:sz w:val="24"/>
            <w:szCs w:val="24"/>
          </w:rPr>
          <w:fldChar w:fldCharType="separate"/>
        </w:r>
        <w:r w:rsidRPr="0078458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Hymns</w:t>
        </w:r>
        <w:r w:rsidR="00110F6C" w:rsidRPr="00784583">
          <w:rPr>
            <w:rFonts w:ascii="Times New Roman" w:eastAsia="Times New Roman" w:hAnsi="Times New Roman" w:cs="Times New Roman"/>
            <w:sz w:val="24"/>
            <w:szCs w:val="24"/>
          </w:rPr>
          <w:fldChar w:fldCharType="end"/>
        </w:r>
        <w:r w:rsidRPr="00784583">
          <w:rPr>
            <w:rFonts w:ascii="Times New Roman" w:eastAsia="Times New Roman" w:hAnsi="Times New Roman" w:cs="Times New Roman"/>
            <w:sz w:val="24"/>
            <w:szCs w:val="24"/>
          </w:rPr>
          <w:t xml:space="preserve"> | </w:t>
        </w:r>
        <w:r w:rsidR="00110F6C" w:rsidRPr="00784583">
          <w:rPr>
            <w:rFonts w:ascii="Times New Roman" w:eastAsia="Times New Roman" w:hAnsi="Times New Roman" w:cs="Times New Roman"/>
            <w:sz w:val="24"/>
            <w:szCs w:val="24"/>
          </w:rPr>
          <w:fldChar w:fldCharType="begin"/>
        </w:r>
        <w:r w:rsidRPr="00784583">
          <w:rPr>
            <w:rFonts w:ascii="Times New Roman" w:eastAsia="Times New Roman" w:hAnsi="Times New Roman" w:cs="Times New Roman"/>
            <w:sz w:val="24"/>
            <w:szCs w:val="24"/>
          </w:rPr>
          <w:instrText xml:space="preserve"> HYPERLINK "http://ingeb.org/NameList.html" </w:instrText>
        </w:r>
        <w:r w:rsidR="00110F6C" w:rsidRPr="00784583">
          <w:rPr>
            <w:rFonts w:ascii="Times New Roman" w:eastAsia="Times New Roman" w:hAnsi="Times New Roman" w:cs="Times New Roman"/>
            <w:sz w:val="24"/>
            <w:szCs w:val="24"/>
          </w:rPr>
          <w:fldChar w:fldCharType="separate"/>
        </w:r>
        <w:r w:rsidRPr="0078458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Genealogy</w:t>
        </w:r>
        <w:r w:rsidR="00110F6C" w:rsidRPr="00784583">
          <w:rPr>
            <w:rFonts w:ascii="Times New Roman" w:eastAsia="Times New Roman" w:hAnsi="Times New Roman" w:cs="Times New Roman"/>
            <w:sz w:val="24"/>
            <w:szCs w:val="24"/>
          </w:rPr>
          <w:fldChar w:fldCharType="end"/>
        </w:r>
        <w:r w:rsidRPr="00784583">
          <w:rPr>
            <w:rFonts w:ascii="Times New Roman" w:eastAsia="Times New Roman" w:hAnsi="Times New Roman" w:cs="Times New Roman"/>
            <w:sz w:val="24"/>
            <w:szCs w:val="24"/>
          </w:rPr>
          <w:t xml:space="preserve"> | </w:t>
        </w:r>
        <w:r w:rsidR="00110F6C" w:rsidRPr="00784583">
          <w:rPr>
            <w:rFonts w:ascii="Times New Roman" w:eastAsia="Times New Roman" w:hAnsi="Times New Roman" w:cs="Times New Roman"/>
            <w:sz w:val="24"/>
            <w:szCs w:val="24"/>
          </w:rPr>
          <w:lastRenderedPageBreak/>
          <w:fldChar w:fldCharType="begin"/>
        </w:r>
        <w:r w:rsidRPr="00784583">
          <w:rPr>
            <w:rFonts w:ascii="Times New Roman" w:eastAsia="Times New Roman" w:hAnsi="Times New Roman" w:cs="Times New Roman"/>
            <w:sz w:val="24"/>
            <w:szCs w:val="24"/>
          </w:rPr>
          <w:instrText xml:space="preserve"> HYPERLINK "http://ingeb.org/Brochure.html" </w:instrText>
        </w:r>
        <w:r w:rsidR="00110F6C" w:rsidRPr="00784583">
          <w:rPr>
            <w:rFonts w:ascii="Times New Roman" w:eastAsia="Times New Roman" w:hAnsi="Times New Roman" w:cs="Times New Roman"/>
            <w:sz w:val="24"/>
            <w:szCs w:val="24"/>
          </w:rPr>
          <w:fldChar w:fldCharType="separate"/>
        </w:r>
        <w:r w:rsidRPr="0078458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Pacific Holiday</w:t>
        </w:r>
        <w:r w:rsidR="00110F6C" w:rsidRPr="00784583">
          <w:rPr>
            <w:rFonts w:ascii="Times New Roman" w:eastAsia="Times New Roman" w:hAnsi="Times New Roman" w:cs="Times New Roman"/>
            <w:sz w:val="24"/>
            <w:szCs w:val="24"/>
          </w:rPr>
          <w:fldChar w:fldCharType="end"/>
        </w:r>
        <w:r w:rsidRPr="00784583">
          <w:rPr>
            <w:rFonts w:ascii="Times New Roman" w:eastAsia="Times New Roman" w:hAnsi="Times New Roman" w:cs="Times New Roman"/>
            <w:sz w:val="24"/>
            <w:szCs w:val="24"/>
          </w:rPr>
          <w:t xml:space="preserve"> | </w:t>
        </w:r>
        <w:r w:rsidR="00110F6C" w:rsidRPr="00784583">
          <w:rPr>
            <w:rFonts w:ascii="Times New Roman" w:eastAsia="Times New Roman" w:hAnsi="Times New Roman" w:cs="Times New Roman"/>
            <w:sz w:val="24"/>
            <w:szCs w:val="24"/>
          </w:rPr>
          <w:fldChar w:fldCharType="begin"/>
        </w:r>
        <w:r w:rsidRPr="00784583">
          <w:rPr>
            <w:rFonts w:ascii="Times New Roman" w:eastAsia="Times New Roman" w:hAnsi="Times New Roman" w:cs="Times New Roman"/>
            <w:sz w:val="24"/>
            <w:szCs w:val="24"/>
          </w:rPr>
          <w:instrText xml:space="preserve"> HYPERLINK "http://ingeb.org/home.html" </w:instrText>
        </w:r>
        <w:r w:rsidR="00110F6C" w:rsidRPr="00784583">
          <w:rPr>
            <w:rFonts w:ascii="Times New Roman" w:eastAsia="Times New Roman" w:hAnsi="Times New Roman" w:cs="Times New Roman"/>
            <w:sz w:val="24"/>
            <w:szCs w:val="24"/>
          </w:rPr>
          <w:fldChar w:fldCharType="separate"/>
        </w:r>
        <w:r w:rsidRPr="00784583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HOME PAGE</w:t>
        </w:r>
        <w:r w:rsidR="00110F6C" w:rsidRPr="00784583">
          <w:rPr>
            <w:rFonts w:ascii="Times New Roman" w:eastAsia="Times New Roman" w:hAnsi="Times New Roman" w:cs="Times New Roman"/>
            <w:sz w:val="24"/>
            <w:szCs w:val="24"/>
          </w:rPr>
          <w:fldChar w:fldCharType="end"/>
        </w:r>
        <w:r w:rsidRPr="00784583">
          <w:rPr>
            <w:rFonts w:ascii="Times New Roman" w:eastAsia="Times New Roman" w:hAnsi="Times New Roman" w:cs="Times New Roman"/>
            <w:sz w:val="24"/>
            <w:szCs w:val="24"/>
          </w:rPr>
          <w:t xml:space="preserve"> | </w:t>
        </w:r>
        <w:r w:rsidR="00110F6C" w:rsidRPr="00784583">
          <w:rPr>
            <w:rFonts w:ascii="Times New Roman" w:eastAsia="Times New Roman" w:hAnsi="Times New Roman" w:cs="Times New Roman"/>
            <w:sz w:val="24"/>
            <w:szCs w:val="24"/>
          </w:rPr>
          <w:fldChar w:fldCharType="begin"/>
        </w:r>
        <w:r w:rsidRPr="00784583">
          <w:rPr>
            <w:rFonts w:ascii="Times New Roman" w:eastAsia="Times New Roman" w:hAnsi="Times New Roman" w:cs="Times New Roman"/>
            <w:sz w:val="24"/>
            <w:szCs w:val="24"/>
          </w:rPr>
          <w:instrText xml:space="preserve"> HYPERLINK "http://ingeb.org/garb/search.html" </w:instrText>
        </w:r>
        <w:r w:rsidR="00110F6C" w:rsidRPr="00784583">
          <w:rPr>
            <w:rFonts w:ascii="Times New Roman" w:eastAsia="Times New Roman" w:hAnsi="Times New Roman" w:cs="Times New Roman"/>
            <w:sz w:val="24"/>
            <w:szCs w:val="24"/>
          </w:rPr>
          <w:fldChar w:fldCharType="separate"/>
        </w:r>
        <w:r w:rsidRPr="00784583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Suche</w:t>
        </w:r>
        <w:r w:rsidR="00110F6C" w:rsidRPr="00784583">
          <w:rPr>
            <w:rFonts w:ascii="Times New Roman" w:eastAsia="Times New Roman" w:hAnsi="Times New Roman" w:cs="Times New Roman"/>
            <w:sz w:val="24"/>
            <w:szCs w:val="24"/>
          </w:rPr>
          <w:fldChar w:fldCharType="end"/>
        </w:r>
        <w:r w:rsidRPr="00784583">
          <w:rPr>
            <w:rFonts w:ascii="Times New Roman" w:eastAsia="Times New Roman" w:hAnsi="Times New Roman" w:cs="Times New Roman"/>
            <w:sz w:val="24"/>
            <w:szCs w:val="24"/>
          </w:rPr>
          <w:t xml:space="preserve"> | </w:t>
        </w:r>
        <w:r w:rsidR="00110F6C" w:rsidRPr="00784583">
          <w:rPr>
            <w:rFonts w:ascii="Times New Roman" w:eastAsia="Times New Roman" w:hAnsi="Times New Roman" w:cs="Times New Roman"/>
            <w:sz w:val="24"/>
            <w:szCs w:val="24"/>
          </w:rPr>
          <w:fldChar w:fldCharType="begin"/>
        </w:r>
        <w:r w:rsidRPr="00784583">
          <w:rPr>
            <w:rFonts w:ascii="Times New Roman" w:eastAsia="Times New Roman" w:hAnsi="Times New Roman" w:cs="Times New Roman"/>
            <w:sz w:val="24"/>
            <w:szCs w:val="24"/>
          </w:rPr>
          <w:instrText xml:space="preserve"> HYPERLINK "http://ingeb.org/grinder.html" </w:instrText>
        </w:r>
        <w:r w:rsidR="00110F6C" w:rsidRPr="00784583">
          <w:rPr>
            <w:rFonts w:ascii="Times New Roman" w:eastAsia="Times New Roman" w:hAnsi="Times New Roman" w:cs="Times New Roman"/>
            <w:sz w:val="24"/>
            <w:szCs w:val="24"/>
          </w:rPr>
          <w:fldChar w:fldCharType="separate"/>
        </w:r>
        <w:r w:rsidRPr="0078458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Email</w:t>
        </w:r>
        <w:r w:rsidR="00110F6C" w:rsidRPr="00784583">
          <w:rPr>
            <w:rFonts w:ascii="Times New Roman" w:eastAsia="Times New Roman" w:hAnsi="Times New Roman" w:cs="Times New Roman"/>
            <w:sz w:val="24"/>
            <w:szCs w:val="24"/>
          </w:rPr>
          <w:fldChar w:fldCharType="end"/>
        </w:r>
        <w:r w:rsidRPr="00784583">
          <w:rPr>
            <w:rFonts w:ascii="Times New Roman" w:eastAsia="Times New Roman" w:hAnsi="Times New Roman" w:cs="Times New Roman"/>
            <w:sz w:val="24"/>
            <w:szCs w:val="24"/>
          </w:rPr>
          <w:t xml:space="preserve"> |</w:t>
        </w:r>
        <w:r w:rsidRPr="00784583">
          <w:rPr>
            <w:rFonts w:ascii="Times New Roman" w:eastAsia="Times New Roman" w:hAnsi="Times New Roman" w:cs="Times New Roman"/>
            <w:sz w:val="24"/>
            <w:szCs w:val="24"/>
          </w:rPr>
          <w:br/>
        </w:r>
      </w:ins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620000" cy="76200"/>
            <wp:effectExtent l="19050" t="0" r="0" b="0"/>
            <wp:docPr id="113" name="Picture 113" descr="http://ingeb.org/Rainbo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 descr="http://ingeb.org/Rainbow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0" cy="7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7811" w:rsidRDefault="00A47811"/>
    <w:sectPr w:rsidR="00A47811" w:rsidSect="00A478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784583"/>
    <w:rsid w:val="000231B9"/>
    <w:rsid w:val="00060642"/>
    <w:rsid w:val="00071AFD"/>
    <w:rsid w:val="00092109"/>
    <w:rsid w:val="000A14B5"/>
    <w:rsid w:val="000A2E6E"/>
    <w:rsid w:val="000A4E0F"/>
    <w:rsid w:val="00106A5B"/>
    <w:rsid w:val="00110F6C"/>
    <w:rsid w:val="00126450"/>
    <w:rsid w:val="00132BC4"/>
    <w:rsid w:val="00153018"/>
    <w:rsid w:val="00177342"/>
    <w:rsid w:val="0024783A"/>
    <w:rsid w:val="00280F3C"/>
    <w:rsid w:val="002875E5"/>
    <w:rsid w:val="002A3A62"/>
    <w:rsid w:val="002F4B9B"/>
    <w:rsid w:val="00302D53"/>
    <w:rsid w:val="00325EB7"/>
    <w:rsid w:val="004203B6"/>
    <w:rsid w:val="00452EC1"/>
    <w:rsid w:val="00466339"/>
    <w:rsid w:val="00471A3B"/>
    <w:rsid w:val="004B0633"/>
    <w:rsid w:val="005451F4"/>
    <w:rsid w:val="00576129"/>
    <w:rsid w:val="005D4594"/>
    <w:rsid w:val="00611D09"/>
    <w:rsid w:val="00642E29"/>
    <w:rsid w:val="006932E9"/>
    <w:rsid w:val="006C3532"/>
    <w:rsid w:val="006E59DE"/>
    <w:rsid w:val="006E7BDF"/>
    <w:rsid w:val="00753CED"/>
    <w:rsid w:val="00784583"/>
    <w:rsid w:val="00796CE4"/>
    <w:rsid w:val="007E459B"/>
    <w:rsid w:val="00846FE9"/>
    <w:rsid w:val="00867C49"/>
    <w:rsid w:val="00935513"/>
    <w:rsid w:val="00990B83"/>
    <w:rsid w:val="00A44BF5"/>
    <w:rsid w:val="00A47811"/>
    <w:rsid w:val="00A76BA3"/>
    <w:rsid w:val="00A84D1E"/>
    <w:rsid w:val="00AD25D5"/>
    <w:rsid w:val="00AF35ED"/>
    <w:rsid w:val="00AF3FE2"/>
    <w:rsid w:val="00AF624E"/>
    <w:rsid w:val="00B06C49"/>
    <w:rsid w:val="00B06F6D"/>
    <w:rsid w:val="00BD6592"/>
    <w:rsid w:val="00C37235"/>
    <w:rsid w:val="00CB6247"/>
    <w:rsid w:val="00CD5F87"/>
    <w:rsid w:val="00CE7672"/>
    <w:rsid w:val="00D33B50"/>
    <w:rsid w:val="00D545E2"/>
    <w:rsid w:val="00D67010"/>
    <w:rsid w:val="00D957DB"/>
    <w:rsid w:val="00DD1A71"/>
    <w:rsid w:val="00E16003"/>
    <w:rsid w:val="00E432AE"/>
    <w:rsid w:val="00F5144F"/>
    <w:rsid w:val="00FA7CE8"/>
    <w:rsid w:val="00FD30A4"/>
    <w:rsid w:val="00FE1E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78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8458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7845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4583"/>
    <w:pPr>
      <w:spacing w:after="0" w:line="240" w:lineRule="auto"/>
    </w:pPr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583"/>
    <w:rPr>
      <w:rFonts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gif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816</Words>
  <Characters>4652</Characters>
  <Application>Microsoft Office Word</Application>
  <DocSecurity>0</DocSecurity>
  <Lines>38</Lines>
  <Paragraphs>10</Paragraphs>
  <ScaleCrop>false</ScaleCrop>
  <Company>Microsoft</Company>
  <LinksUpToDate>false</LinksUpToDate>
  <CharactersWithSpaces>5458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lhs-circulation</dc:creator>
  <cp:lastModifiedBy>lhs-circulation</cp:lastModifiedBy>
  <cp:revision>2</cp:revision>
  <dcterms:created xsi:type="dcterms:W3CDTF">2011-03-18T16:46:00Z</dcterms:created>
  <dcterms:modified xsi:type="dcterms:W3CDTF">2011-03-18T16:46:00Z</dcterms:modified>
</cp:coreProperties>
</file>